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526" w:rsidRDefault="008D2526" w:rsidP="00D963A6">
      <w:pPr>
        <w:shd w:val="clear" w:color="auto" w:fill="FFFFFF"/>
      </w:pPr>
    </w:p>
    <w:p w:rsidR="006D042A" w:rsidRPr="00B937FA" w:rsidRDefault="00AF6598" w:rsidP="00E265FF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</w:t>
      </w:r>
      <w:r w:rsidR="006D042A" w:rsidRPr="00B937FA">
        <w:rPr>
          <w:rFonts w:ascii="Arial Narrow" w:hAnsi="Arial Narrow" w:cs="Arial"/>
          <w:b/>
          <w:sz w:val="22"/>
          <w:szCs w:val="22"/>
        </w:rPr>
        <w:t>ríloha č. 5 súťažných podkladov</w:t>
      </w:r>
    </w:p>
    <w:p w:rsidR="000F453D" w:rsidRDefault="000F453D" w:rsidP="000F453D">
      <w:pPr>
        <w:tabs>
          <w:tab w:val="clear" w:pos="2160"/>
          <w:tab w:val="clear" w:pos="2880"/>
          <w:tab w:val="clear" w:pos="4500"/>
        </w:tabs>
        <w:ind w:left="6800"/>
        <w:rPr>
          <w:rFonts w:ascii="Arial Narrow" w:hAnsi="Arial Narrow" w:cs="Arial"/>
        </w:rPr>
      </w:pPr>
    </w:p>
    <w:p w:rsidR="00AE0CDB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D6397A">
        <w:rPr>
          <w:rFonts w:ascii="Arial Narrow" w:hAnsi="Arial Narrow" w:cs="Arial"/>
        </w:rPr>
        <w:t>5</w:t>
      </w:r>
      <w:r w:rsidRPr="00EC2537">
        <w:rPr>
          <w:rFonts w:ascii="Arial Narrow" w:hAnsi="Arial Narrow" w:cs="Arial"/>
        </w:rPr>
        <w:t>A súťažných podkladov</w:t>
      </w:r>
    </w:p>
    <w:p w:rsidR="009D37C8" w:rsidRPr="009D37C8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9D37C8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tabs>
          <w:tab w:val="clear" w:pos="2160"/>
          <w:tab w:val="clear" w:pos="2880"/>
          <w:tab w:val="clear" w:pos="4500"/>
          <w:tab w:val="left" w:leader="dot" w:pos="10034"/>
        </w:tabs>
        <w:spacing w:before="120"/>
        <w:jc w:val="center"/>
        <w:rPr>
          <w:rFonts w:ascii="Arial Narrow" w:hAnsi="Arial Narrow" w:cs="Arial"/>
          <w:caps/>
        </w:rPr>
      </w:pPr>
      <w:r w:rsidRPr="001A0E87">
        <w:rPr>
          <w:rFonts w:ascii="Arial Narrow" w:hAnsi="Arial Narrow" w:cs="Arial"/>
          <w:caps/>
        </w:rPr>
        <w:t>vyhlásenia uchádzača</w:t>
      </w:r>
      <w:r w:rsidR="00BD4D1D">
        <w:rPr>
          <w:rFonts w:ascii="Arial Narrow" w:hAnsi="Arial Narrow" w:cs="Arial"/>
          <w:caps/>
        </w:rPr>
        <w:t xml:space="preserve"> </w:t>
      </w:r>
      <w:bookmarkStart w:id="0" w:name="_GoBack"/>
      <w:bookmarkEnd w:id="0"/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tabs>
          <w:tab w:val="clear" w:pos="2160"/>
          <w:tab w:val="clear" w:pos="2880"/>
          <w:tab w:val="clear" w:pos="4500"/>
        </w:tabs>
        <w:spacing w:before="120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uchádzač </w:t>
      </w:r>
      <w:r w:rsidRPr="001A0E87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1A0E87">
        <w:rPr>
          <w:rFonts w:ascii="Arial Narrow" w:hAnsi="Arial Narrow" w:cs="Arial"/>
        </w:rPr>
        <w:t xml:space="preserve"> ........................ týmto vyhlasuje, že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súhlasí s podmienkami verejného obstarávania </w:t>
      </w:r>
      <w:r w:rsidR="00511AB3" w:rsidRPr="001A0E87">
        <w:rPr>
          <w:rFonts w:ascii="Arial Narrow" w:hAnsi="Arial Narrow" w:cs="Arial"/>
        </w:rPr>
        <w:t>„</w:t>
      </w:r>
      <w:r w:rsidR="0082639A" w:rsidRPr="001A0E87">
        <w:rPr>
          <w:rFonts w:ascii="Arial Narrow" w:hAnsi="Arial Narrow" w:cs="Arial"/>
          <w:b/>
          <w:i/>
          <w:sz w:val="22"/>
          <w:szCs w:val="22"/>
        </w:rPr>
        <w:t>Preventívny diaľkovo riadený odpaľovací systém na odstrel snehových lavín pre HZS</w:t>
      </w:r>
      <w:r w:rsidR="00511AB3" w:rsidRPr="001A0E87">
        <w:rPr>
          <w:rFonts w:ascii="Arial Narrow" w:hAnsi="Arial Narrow" w:cs="Arial"/>
        </w:rPr>
        <w:t>“,</w:t>
      </w:r>
      <w:r w:rsidRPr="001A0E87">
        <w:rPr>
          <w:rFonts w:ascii="Arial Narrow" w:hAnsi="Arial Narrow" w:cs="Arial"/>
        </w:rPr>
        <w:t xml:space="preserve"> ktoré sú určené v súťažných podkladoch a v iných dokumentoch poskytnutých verejným obstarávateľom v lehote na predkladanie ponúk,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je dôkladne oboznámený s celým obsahom súťažných podkladov, návrhom </w:t>
      </w:r>
      <w:r w:rsidR="00714821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 xml:space="preserve">, </w:t>
      </w:r>
      <w:r w:rsidR="00B10DEF" w:rsidRPr="001A0E87">
        <w:rPr>
          <w:rFonts w:ascii="Arial Narrow" w:hAnsi="Arial Narrow" w:cs="Arial"/>
        </w:rPr>
        <w:t>vrátane všetkých</w:t>
      </w:r>
      <w:r w:rsidRPr="001A0E87">
        <w:rPr>
          <w:rFonts w:ascii="Arial Narrow" w:hAnsi="Arial Narrow" w:cs="Arial"/>
        </w:rPr>
        <w:t xml:space="preserve"> príloh </w:t>
      </w:r>
      <w:r w:rsidR="00714821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>,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365DB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všetky</w:t>
      </w:r>
      <w:r w:rsidR="00304C34" w:rsidRPr="001A0E87">
        <w:rPr>
          <w:rFonts w:ascii="Arial Narrow" w:hAnsi="Arial Narrow" w:cs="Arial"/>
        </w:rPr>
        <w:t xml:space="preserve"> doklady, dokumenty</w:t>
      </w:r>
      <w:r w:rsidR="00AC4EAF" w:rsidRPr="001A0E87">
        <w:rPr>
          <w:rFonts w:ascii="Arial Narrow" w:hAnsi="Arial Narrow" w:cs="Arial"/>
        </w:rPr>
        <w:t>, vyhlásenia</w:t>
      </w:r>
      <w:r w:rsidR="00304C34" w:rsidRPr="001A0E87">
        <w:rPr>
          <w:rFonts w:ascii="Arial Narrow" w:hAnsi="Arial Narrow" w:cs="Arial"/>
        </w:rPr>
        <w:t xml:space="preserve"> a údaje uvedené v ponuke sú pravdivé a úplné,</w:t>
      </w:r>
    </w:p>
    <w:p w:rsidR="00E905B2" w:rsidRPr="001A0E87" w:rsidRDefault="00E905B2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E905B2" w:rsidRPr="001A0E87" w:rsidRDefault="00E905B2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predkladá iba jednu ponuku</w:t>
      </w:r>
      <w:r w:rsidR="00482F58" w:rsidRPr="001A0E87">
        <w:rPr>
          <w:rFonts w:ascii="Arial Narrow" w:hAnsi="Arial Narrow" w:cs="Arial"/>
        </w:rPr>
        <w:t xml:space="preserve"> 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nie je členom skupiny dodávateľov, ktorá ako iný uchádzač predkladá ponuku.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</w:t>
      </w:r>
      <w:r w:rsidR="009D37C8" w:rsidRPr="001A0E87">
        <w:rPr>
          <w:rFonts w:ascii="Arial Narrow" w:hAnsi="Arial Narrow" w:cs="Arial"/>
        </w:rPr>
        <w:t>......................</w:t>
      </w:r>
      <w:r w:rsidRPr="001A0E87">
        <w:rPr>
          <w:rFonts w:ascii="Arial Narrow" w:hAnsi="Arial Narrow" w:cs="Arial"/>
        </w:rPr>
        <w:t>.......dňa...........................</w:t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</w:t>
      </w:r>
    </w:p>
    <w:p w:rsidR="00304C34" w:rsidRPr="001A0E87" w:rsidRDefault="009C06DF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9D37C8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304C34" w:rsidRPr="001A0E87">
        <w:rPr>
          <w:rFonts w:ascii="Arial Narrow" w:hAnsi="Arial Narrow" w:cs="Arial"/>
        </w:rPr>
        <w:t>podpis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</w:t>
      </w:r>
    </w:p>
    <w:p w:rsidR="009D37C8" w:rsidRPr="001A0E87" w:rsidRDefault="009D37C8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1A0E87">
        <w:rPr>
          <w:rFonts w:ascii="Arial Narrow" w:hAnsi="Arial Narrow" w:cs="Arial"/>
          <w:i/>
        </w:rPr>
        <w:t>doplniť podľa potreby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9D37C8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D37C8" w:rsidRPr="001A0E87" w:rsidRDefault="00304C34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1A0E87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:rsidR="009D37C8" w:rsidRPr="001A0E87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1A0E87">
        <w:rPr>
          <w:rFonts w:ascii="Arial Narrow" w:hAnsi="Arial Narrow" w:cs="Arial"/>
          <w:bCs w:val="0"/>
          <w:i/>
          <w:iCs/>
        </w:rPr>
        <w:br w:type="page"/>
      </w:r>
    </w:p>
    <w:p w:rsidR="00304C34" w:rsidRPr="001A0E87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lastRenderedPageBreak/>
        <w:t xml:space="preserve">Príloha č. </w:t>
      </w:r>
      <w:r w:rsidR="00D6397A" w:rsidRPr="001A0E87">
        <w:rPr>
          <w:rFonts w:ascii="Arial Narrow" w:hAnsi="Arial Narrow" w:cs="Arial"/>
        </w:rPr>
        <w:t>5</w:t>
      </w:r>
      <w:r w:rsidRPr="001A0E87">
        <w:rPr>
          <w:rFonts w:ascii="Arial Narrow" w:hAnsi="Arial Narrow" w:cs="Arial"/>
        </w:rPr>
        <w:t>B súťažných podkladov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941A50" w:rsidP="00803B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caps/>
        </w:rPr>
      </w:pPr>
      <w:r w:rsidRPr="001A0E87">
        <w:rPr>
          <w:rFonts w:ascii="Arial Narrow" w:hAnsi="Arial Narrow" w:cs="Arial"/>
          <w:caps/>
        </w:rPr>
        <w:t>p</w:t>
      </w:r>
      <w:r w:rsidR="00304C34" w:rsidRPr="001A0E87">
        <w:rPr>
          <w:rFonts w:ascii="Arial Narrow" w:hAnsi="Arial Narrow" w:cs="Arial"/>
          <w:caps/>
        </w:rPr>
        <w:t>lnomocenstvo pre člena skupiny dodávateľov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655EC" w:rsidRPr="001A0E87" w:rsidRDefault="007655EC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Splnomocniteľ/splnomocnitelia:</w:t>
      </w:r>
    </w:p>
    <w:p w:rsidR="00304C34" w:rsidRPr="001A0E87" w:rsidRDefault="00304C34" w:rsidP="007F7170">
      <w:pPr>
        <w:numPr>
          <w:ilvl w:val="6"/>
          <w:numId w:val="1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304C34" w:rsidRPr="001A0E87" w:rsidRDefault="00304C34" w:rsidP="007F7170">
      <w:pPr>
        <w:numPr>
          <w:ilvl w:val="6"/>
          <w:numId w:val="11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(doplniť podľa potreby)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center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udeľuje/ú plnomocenstvo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  <w:b/>
          <w:bCs/>
        </w:rPr>
      </w:pPr>
      <w:r w:rsidRPr="001A0E87">
        <w:rPr>
          <w:rFonts w:ascii="Arial Narrow" w:hAnsi="Arial Narrow" w:cs="Arial"/>
          <w:b/>
          <w:bCs/>
        </w:rPr>
        <w:t>Splnomocnencovi – lídrovi skupiny dodávateľov:</w:t>
      </w:r>
    </w:p>
    <w:p w:rsidR="00304C34" w:rsidRPr="001A0E87" w:rsidRDefault="00304C34" w:rsidP="007F7170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beforeLines="60" w:before="144"/>
        <w:ind w:left="284" w:hanging="284"/>
        <w:jc w:val="both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</w:t>
      </w:r>
      <w:r w:rsidR="00803BA4" w:rsidRPr="001A0E87">
        <w:rPr>
          <w:rFonts w:ascii="Arial Narrow" w:hAnsi="Arial Narrow" w:cs="Arial"/>
          <w:i/>
        </w:rPr>
        <w:t>vateľov (ak ide o fyzickú osobu)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36433B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 xml:space="preserve">na prijímanie pokynov a konanie v mene všetkých členov skupiny dodávateľov vo verejnom obstarávaní </w:t>
      </w:r>
      <w:r w:rsidR="0036433B" w:rsidRPr="001A0E87">
        <w:rPr>
          <w:rFonts w:ascii="Arial Narrow" w:hAnsi="Arial Narrow" w:cs="Arial"/>
        </w:rPr>
        <w:t>„</w:t>
      </w:r>
      <w:r w:rsidR="0082639A" w:rsidRPr="001A0E87">
        <w:rPr>
          <w:rFonts w:ascii="Arial Narrow" w:hAnsi="Arial Narrow" w:cs="Arial"/>
          <w:b/>
        </w:rPr>
        <w:t>Preventívny diaľkovo riadený odpaľovací systém na odstrel snehových lavín pre HZS</w:t>
      </w:r>
      <w:r w:rsidR="001A74B4" w:rsidRPr="001A0E87">
        <w:rPr>
          <w:rFonts w:ascii="Arial Narrow" w:hAnsi="Arial Narrow" w:cs="Arial"/>
          <w:b/>
        </w:rPr>
        <w:t>“</w:t>
      </w:r>
      <w:r w:rsidR="009C06DF" w:rsidRPr="001A0E87">
        <w:rPr>
          <w:rFonts w:ascii="Arial Narrow" w:hAnsi="Arial Narrow" w:cs="Arial"/>
          <w:sz w:val="14"/>
        </w:rPr>
        <w:t xml:space="preserve"> </w:t>
      </w:r>
      <w:r w:rsidR="009C06DF" w:rsidRPr="001A0E87">
        <w:rPr>
          <w:rFonts w:ascii="Arial Narrow" w:hAnsi="Arial Narrow" w:cs="Arial"/>
        </w:rPr>
        <w:t xml:space="preserve">a pre prípad prijatia ponuky verejným obstarávateľom aj počas plnenia </w:t>
      </w:r>
      <w:r w:rsidR="00AF089F" w:rsidRPr="001A0E87">
        <w:rPr>
          <w:rFonts w:ascii="Arial Narrow" w:hAnsi="Arial Narrow" w:cs="Arial"/>
        </w:rPr>
        <w:t>Rámcovej dohody</w:t>
      </w:r>
      <w:r w:rsidRPr="001A0E87">
        <w:rPr>
          <w:rFonts w:ascii="Arial Narrow" w:hAnsi="Arial Narrow" w:cs="Arial"/>
        </w:rPr>
        <w:t>, a to v pozícii lídra skupiny dodávateľov.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</w:t>
      </w:r>
      <w:r w:rsidR="00847B1B" w:rsidRPr="001A0E87">
        <w:rPr>
          <w:rFonts w:ascii="Arial Narrow" w:hAnsi="Arial Narrow" w:cs="Arial"/>
        </w:rPr>
        <w:t>.......</w:t>
      </w:r>
      <w:r w:rsidRPr="001A0E87">
        <w:rPr>
          <w:rFonts w:ascii="Arial Narrow" w:hAnsi="Arial Narrow" w:cs="Arial"/>
        </w:rPr>
        <w:t>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.................................................</w:t>
      </w:r>
      <w:r w:rsidR="00847B1B" w:rsidRPr="001A0E87">
        <w:rPr>
          <w:rFonts w:ascii="Arial Narrow" w:hAnsi="Arial Narrow" w:cs="Arial"/>
        </w:rPr>
        <w:t>.............</w:t>
      </w:r>
    </w:p>
    <w:p w:rsidR="00304C34" w:rsidRPr="001A0E87" w:rsidRDefault="009C06DF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146B6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847B1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304C34" w:rsidRPr="001A0E87">
        <w:rPr>
          <w:rFonts w:ascii="Arial Narrow" w:hAnsi="Arial Narrow" w:cs="Arial"/>
        </w:rPr>
        <w:t>podpis splnomocniteľa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AA3F6E">
      <w:pPr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..............................................................</w:t>
      </w:r>
    </w:p>
    <w:p w:rsidR="00597DBB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 splnomocniteľa</w:t>
      </w:r>
    </w:p>
    <w:p w:rsidR="00304C34" w:rsidRPr="001A0E87" w:rsidRDefault="00146B6B" w:rsidP="00AA3F6E">
      <w:pPr>
        <w:tabs>
          <w:tab w:val="clear" w:pos="2160"/>
          <w:tab w:val="clear" w:pos="2880"/>
          <w:tab w:val="clear" w:pos="4500"/>
        </w:tabs>
        <w:spacing w:beforeLines="60" w:before="144"/>
        <w:rPr>
          <w:rFonts w:ascii="Arial Narrow" w:hAnsi="Arial Narrow" w:cs="Arial"/>
          <w:i/>
        </w:rPr>
      </w:pPr>
      <w:r w:rsidRPr="001A0E87">
        <w:rPr>
          <w:rFonts w:ascii="Arial Narrow" w:hAnsi="Arial Narrow" w:cs="Arial"/>
          <w:i/>
        </w:rPr>
        <w:t>(</w:t>
      </w:r>
      <w:r w:rsidR="00304C34" w:rsidRPr="001A0E87">
        <w:rPr>
          <w:rFonts w:ascii="Arial Narrow" w:hAnsi="Arial Narrow" w:cs="Arial"/>
          <w:i/>
        </w:rPr>
        <w:t>doplniť podľa potreby</w:t>
      </w:r>
      <w:r w:rsidRPr="001A0E87">
        <w:rPr>
          <w:rFonts w:ascii="Arial Narrow" w:hAnsi="Arial Narrow" w:cs="Arial"/>
          <w:i/>
        </w:rPr>
        <w:t>)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7655EC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1A0E87">
        <w:rPr>
          <w:rFonts w:ascii="Arial Narrow" w:hAnsi="Arial Narrow" w:cs="Arial"/>
        </w:rPr>
        <w:t>Plnomocenstvo prijímam: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>v..........................dňa...........................</w:t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  <w:t>..............................................................</w:t>
      </w:r>
    </w:p>
    <w:p w:rsidR="00803BA4" w:rsidRPr="001A0E87" w:rsidRDefault="00803BA4" w:rsidP="00AA3F6E">
      <w:pPr>
        <w:tabs>
          <w:tab w:val="clear" w:pos="2160"/>
          <w:tab w:val="clear" w:pos="2880"/>
          <w:tab w:val="clear" w:pos="4500"/>
        </w:tabs>
        <w:spacing w:beforeLines="60" w:before="144"/>
        <w:jc w:val="both"/>
        <w:rPr>
          <w:rFonts w:ascii="Arial Narrow" w:hAnsi="Arial Narrow" w:cs="Arial"/>
        </w:rPr>
      </w:pP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="00597DBB" w:rsidRPr="001A0E87">
        <w:rPr>
          <w:rFonts w:ascii="Arial Narrow" w:hAnsi="Arial Narrow" w:cs="Arial"/>
        </w:rPr>
        <w:tab/>
      </w:r>
      <w:r w:rsidRPr="001A0E87">
        <w:rPr>
          <w:rFonts w:ascii="Arial Narrow" w:hAnsi="Arial Narrow" w:cs="Arial"/>
        </w:rPr>
        <w:t>podpis splnomocniteľa</w:t>
      </w: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7655EC" w:rsidRPr="001A0E87" w:rsidRDefault="007655EC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803BA4" w:rsidRPr="001A0E87" w:rsidRDefault="00803BA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1A0E87" w:rsidRDefault="00304C34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1A0E87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:rsidR="009D37C8" w:rsidRPr="001A0E87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0536D3" w:rsidRPr="001A0E87" w:rsidRDefault="000536D3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sectPr w:rsidR="000536D3" w:rsidRPr="001A0E87" w:rsidSect="000F453D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0FC" w:rsidRDefault="006A10FC">
      <w:r>
        <w:separator/>
      </w:r>
    </w:p>
  </w:endnote>
  <w:endnote w:type="continuationSeparator" w:id="0">
    <w:p w:rsidR="006A10FC" w:rsidRDefault="006A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76293E" w:rsidRPr="0059003F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 w:rsidR="0059003F">
      <w:rPr>
        <w:rStyle w:val="slostrany"/>
        <w:rFonts w:ascii="Arial Narrow" w:hAnsi="Arial Narrow" w:cs="Arial"/>
        <w:color w:val="000000"/>
        <w:szCs w:val="14"/>
        <w:lang w:val="sk-SK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0FC" w:rsidRDefault="006A10FC">
      <w:r>
        <w:separator/>
      </w:r>
    </w:p>
  </w:footnote>
  <w:footnote w:type="continuationSeparator" w:id="0">
    <w:p w:rsidR="006A10FC" w:rsidRDefault="006A1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F14A2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C8D432">
      <w:start w:val="1"/>
      <w:numFmt w:val="lowerLetter"/>
      <w:lvlText w:val="%2."/>
      <w:lvlJc w:val="left"/>
      <w:pPr>
        <w:ind w:left="1440" w:hanging="360"/>
      </w:pPr>
    </w:lvl>
    <w:lvl w:ilvl="2" w:tplc="238AC0FC">
      <w:start w:val="1"/>
      <w:numFmt w:val="lowerRoman"/>
      <w:lvlText w:val="%3."/>
      <w:lvlJc w:val="right"/>
      <w:pPr>
        <w:ind w:left="2160" w:hanging="180"/>
      </w:pPr>
    </w:lvl>
    <w:lvl w:ilvl="3" w:tplc="FC889492" w:tentative="1">
      <w:start w:val="1"/>
      <w:numFmt w:val="decimal"/>
      <w:lvlText w:val="%4."/>
      <w:lvlJc w:val="left"/>
      <w:pPr>
        <w:ind w:left="2880" w:hanging="360"/>
      </w:pPr>
    </w:lvl>
    <w:lvl w:ilvl="4" w:tplc="40AC7DCE" w:tentative="1">
      <w:start w:val="1"/>
      <w:numFmt w:val="lowerLetter"/>
      <w:lvlText w:val="%5."/>
      <w:lvlJc w:val="left"/>
      <w:pPr>
        <w:ind w:left="3600" w:hanging="360"/>
      </w:pPr>
    </w:lvl>
    <w:lvl w:ilvl="5" w:tplc="D3202C1A" w:tentative="1">
      <w:start w:val="1"/>
      <w:numFmt w:val="lowerRoman"/>
      <w:lvlText w:val="%6."/>
      <w:lvlJc w:val="right"/>
      <w:pPr>
        <w:ind w:left="4320" w:hanging="180"/>
      </w:pPr>
    </w:lvl>
    <w:lvl w:ilvl="6" w:tplc="701E977C" w:tentative="1">
      <w:start w:val="1"/>
      <w:numFmt w:val="decimal"/>
      <w:lvlText w:val="%7."/>
      <w:lvlJc w:val="left"/>
      <w:pPr>
        <w:ind w:left="5040" w:hanging="360"/>
      </w:pPr>
    </w:lvl>
    <w:lvl w:ilvl="7" w:tplc="0F1C279A" w:tentative="1">
      <w:start w:val="1"/>
      <w:numFmt w:val="lowerLetter"/>
      <w:lvlText w:val="%8."/>
      <w:lvlJc w:val="left"/>
      <w:pPr>
        <w:ind w:left="5760" w:hanging="360"/>
      </w:pPr>
    </w:lvl>
    <w:lvl w:ilvl="8" w:tplc="93A22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27F44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6CA394">
      <w:start w:val="1"/>
      <w:numFmt w:val="lowerLetter"/>
      <w:lvlText w:val="%2."/>
      <w:lvlJc w:val="left"/>
      <w:pPr>
        <w:ind w:left="1440" w:hanging="360"/>
      </w:pPr>
    </w:lvl>
    <w:lvl w:ilvl="2" w:tplc="1652A934" w:tentative="1">
      <w:start w:val="1"/>
      <w:numFmt w:val="lowerRoman"/>
      <w:lvlText w:val="%3."/>
      <w:lvlJc w:val="right"/>
      <w:pPr>
        <w:ind w:left="2160" w:hanging="180"/>
      </w:pPr>
    </w:lvl>
    <w:lvl w:ilvl="3" w:tplc="A61609DC" w:tentative="1">
      <w:start w:val="1"/>
      <w:numFmt w:val="decimal"/>
      <w:lvlText w:val="%4."/>
      <w:lvlJc w:val="left"/>
      <w:pPr>
        <w:ind w:left="2880" w:hanging="360"/>
      </w:pPr>
    </w:lvl>
    <w:lvl w:ilvl="4" w:tplc="8F9E3358" w:tentative="1">
      <w:start w:val="1"/>
      <w:numFmt w:val="lowerLetter"/>
      <w:lvlText w:val="%5."/>
      <w:lvlJc w:val="left"/>
      <w:pPr>
        <w:ind w:left="3600" w:hanging="360"/>
      </w:pPr>
    </w:lvl>
    <w:lvl w:ilvl="5" w:tplc="00BED106" w:tentative="1">
      <w:start w:val="1"/>
      <w:numFmt w:val="lowerRoman"/>
      <w:lvlText w:val="%6."/>
      <w:lvlJc w:val="right"/>
      <w:pPr>
        <w:ind w:left="4320" w:hanging="180"/>
      </w:pPr>
    </w:lvl>
    <w:lvl w:ilvl="6" w:tplc="7624B81A" w:tentative="1">
      <w:start w:val="1"/>
      <w:numFmt w:val="decimal"/>
      <w:lvlText w:val="%7."/>
      <w:lvlJc w:val="left"/>
      <w:pPr>
        <w:ind w:left="5040" w:hanging="360"/>
      </w:pPr>
    </w:lvl>
    <w:lvl w:ilvl="7" w:tplc="6F0A6260" w:tentative="1">
      <w:start w:val="1"/>
      <w:numFmt w:val="lowerLetter"/>
      <w:lvlText w:val="%8."/>
      <w:lvlJc w:val="left"/>
      <w:pPr>
        <w:ind w:left="5760" w:hanging="360"/>
      </w:pPr>
    </w:lvl>
    <w:lvl w:ilvl="8" w:tplc="790A08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F5381272">
      <w:start w:val="1"/>
      <w:numFmt w:val="decimal"/>
      <w:lvlText w:val="%1."/>
      <w:lvlJc w:val="left"/>
      <w:pPr>
        <w:ind w:left="720" w:hanging="360"/>
      </w:pPr>
    </w:lvl>
    <w:lvl w:ilvl="1" w:tplc="0B7AC37A" w:tentative="1">
      <w:start w:val="1"/>
      <w:numFmt w:val="lowerLetter"/>
      <w:lvlText w:val="%2."/>
      <w:lvlJc w:val="left"/>
      <w:pPr>
        <w:ind w:left="1440" w:hanging="360"/>
      </w:pPr>
    </w:lvl>
    <w:lvl w:ilvl="2" w:tplc="CF2EC0CA" w:tentative="1">
      <w:start w:val="1"/>
      <w:numFmt w:val="lowerRoman"/>
      <w:lvlText w:val="%3."/>
      <w:lvlJc w:val="right"/>
      <w:pPr>
        <w:ind w:left="2160" w:hanging="180"/>
      </w:pPr>
    </w:lvl>
    <w:lvl w:ilvl="3" w:tplc="92E29502" w:tentative="1">
      <w:start w:val="1"/>
      <w:numFmt w:val="decimal"/>
      <w:lvlText w:val="%4."/>
      <w:lvlJc w:val="left"/>
      <w:pPr>
        <w:ind w:left="2880" w:hanging="360"/>
      </w:pPr>
    </w:lvl>
    <w:lvl w:ilvl="4" w:tplc="DBE0B79C" w:tentative="1">
      <w:start w:val="1"/>
      <w:numFmt w:val="lowerLetter"/>
      <w:lvlText w:val="%5."/>
      <w:lvlJc w:val="left"/>
      <w:pPr>
        <w:ind w:left="3600" w:hanging="360"/>
      </w:pPr>
    </w:lvl>
    <w:lvl w:ilvl="5" w:tplc="7C3449E4" w:tentative="1">
      <w:start w:val="1"/>
      <w:numFmt w:val="lowerRoman"/>
      <w:lvlText w:val="%6."/>
      <w:lvlJc w:val="right"/>
      <w:pPr>
        <w:ind w:left="4320" w:hanging="180"/>
      </w:pPr>
    </w:lvl>
    <w:lvl w:ilvl="6" w:tplc="3350D60C" w:tentative="1">
      <w:start w:val="1"/>
      <w:numFmt w:val="decimal"/>
      <w:lvlText w:val="%7."/>
      <w:lvlJc w:val="left"/>
      <w:pPr>
        <w:ind w:left="5040" w:hanging="360"/>
      </w:pPr>
    </w:lvl>
    <w:lvl w:ilvl="7" w:tplc="46DCE014" w:tentative="1">
      <w:start w:val="1"/>
      <w:numFmt w:val="lowerLetter"/>
      <w:lvlText w:val="%8."/>
      <w:lvlJc w:val="left"/>
      <w:pPr>
        <w:ind w:left="5760" w:hanging="360"/>
      </w:pPr>
    </w:lvl>
    <w:lvl w:ilvl="8" w:tplc="F7ECA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4C4A3294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E680E0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B086BA4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90186ED4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2408C3EC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C75C87A8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E320C10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2F46E0EC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4894AC0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A60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46B5"/>
    <w:rsid w:val="00144D1C"/>
    <w:rsid w:val="00145229"/>
    <w:rsid w:val="001465BA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0E87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655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493B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61C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87A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03F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0FC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0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598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FF1"/>
    <w:rsid w:val="00B85444"/>
    <w:rsid w:val="00B8575B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29EB"/>
    <w:rsid w:val="00BD310A"/>
    <w:rsid w:val="00BD32F9"/>
    <w:rsid w:val="00BD394C"/>
    <w:rsid w:val="00BD4D1D"/>
    <w:rsid w:val="00BD7C43"/>
    <w:rsid w:val="00BD7E81"/>
    <w:rsid w:val="00BD7FE9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293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5F12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273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CE3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1BDEE31E"/>
  <w15:chartTrackingRefBased/>
  <w15:docId w15:val="{4F284576-FA77-44AA-8011-D8322D2B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BC9-E3A5-4F84-985D-B7B4A00A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2895</Characters>
  <Application>Microsoft Office Word</Application>
  <DocSecurity>0</DocSecurity>
  <Lines>24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3</cp:revision>
  <cp:lastPrinted>2018-07-20T16:29:00Z</cp:lastPrinted>
  <dcterms:created xsi:type="dcterms:W3CDTF">2018-10-03T17:57:00Z</dcterms:created>
  <dcterms:modified xsi:type="dcterms:W3CDTF">2018-12-12T08:51:00Z</dcterms:modified>
</cp:coreProperties>
</file>